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F99" w:rsidRDefault="000E6F99" w:rsidP="000E6F99">
      <w:pPr>
        <w:pStyle w:val="ListParagraph"/>
        <w:numPr>
          <w:ilvl w:val="0"/>
          <w:numId w:val="1"/>
          <w:numberingChange w:id="0" w:author="Gayle Thieman" w:date="2011-08-02T19:12:00Z" w:original="%1:1:0:."/>
        </w:numPr>
        <w:spacing w:line="480" w:lineRule="auto"/>
      </w:pPr>
      <w:r>
        <w:t xml:space="preserve">Based on the information provided in the websites what </w:t>
      </w:r>
      <w:r>
        <w:rPr>
          <w:rStyle w:val="Strong"/>
        </w:rPr>
        <w:t>Internet safety rules</w:t>
      </w:r>
      <w:r>
        <w:t xml:space="preserve"> would you teach upper elementary and middle school students? Consider issues of privacy, safety from predators, inappropriate content, and digital etiquette.</w:t>
      </w:r>
    </w:p>
    <w:p w:rsidR="000E6F99" w:rsidRPr="00381289" w:rsidRDefault="000E6F99" w:rsidP="000E6F99">
      <w:pPr>
        <w:pStyle w:val="ListParagraph"/>
        <w:spacing w:line="480" w:lineRule="auto"/>
        <w:rPr>
          <w:sz w:val="24"/>
          <w:szCs w:val="24"/>
        </w:rPr>
      </w:pPr>
    </w:p>
    <w:p w:rsidR="000E6F99" w:rsidRPr="00381289" w:rsidRDefault="000E6F99" w:rsidP="000E6F99">
      <w:pPr>
        <w:pStyle w:val="ListParagraph"/>
        <w:numPr>
          <w:ilvl w:val="1"/>
          <w:numId w:val="1"/>
          <w:numberingChange w:id="1" w:author="Gayle Thieman" w:date="2011-08-02T19:12:00Z" w:original="%2:1:4:."/>
        </w:numPr>
        <w:spacing w:line="480" w:lineRule="auto"/>
        <w:rPr>
          <w:sz w:val="24"/>
          <w:szCs w:val="24"/>
        </w:rPr>
      </w:pPr>
      <w:r w:rsidRPr="00381289">
        <w:rPr>
          <w:sz w:val="24"/>
          <w:szCs w:val="24"/>
        </w:rPr>
        <w:t>I would try and re-enforce the concept that electronic is for most intents available for ever, even if you delete it if someone else has a copy you have no control of it.</w:t>
      </w:r>
    </w:p>
    <w:p w:rsidR="000E6F99" w:rsidRPr="00381289" w:rsidRDefault="000E6F99" w:rsidP="000E6F99">
      <w:pPr>
        <w:pStyle w:val="ListParagraph"/>
        <w:numPr>
          <w:ilvl w:val="1"/>
          <w:numId w:val="1"/>
          <w:numberingChange w:id="2" w:author="Gayle Thieman" w:date="2011-08-02T19:12:00Z" w:original="%2:2:4:."/>
        </w:numPr>
        <w:spacing w:line="480" w:lineRule="auto"/>
        <w:rPr>
          <w:sz w:val="24"/>
          <w:szCs w:val="24"/>
        </w:rPr>
      </w:pPr>
      <w:r w:rsidRPr="00381289">
        <w:rPr>
          <w:sz w:val="24"/>
          <w:szCs w:val="24"/>
        </w:rPr>
        <w:t>Make sure you know who you are talking too, if someone you don’t know attempts to communicate with you electronically you need to let someone know even if it seems harmless.</w:t>
      </w:r>
    </w:p>
    <w:p w:rsidR="000E6F99" w:rsidRPr="00381289" w:rsidRDefault="000E6F99" w:rsidP="000E6F99">
      <w:pPr>
        <w:pStyle w:val="ListParagraph"/>
        <w:numPr>
          <w:ilvl w:val="1"/>
          <w:numId w:val="1"/>
          <w:numberingChange w:id="3" w:author="Gayle Thieman" w:date="2011-08-02T19:12:00Z" w:original="%2:3:4:."/>
        </w:numPr>
        <w:spacing w:line="480" w:lineRule="auto"/>
        <w:rPr>
          <w:sz w:val="24"/>
          <w:szCs w:val="24"/>
        </w:rPr>
      </w:pPr>
      <w:r w:rsidRPr="00381289">
        <w:rPr>
          <w:sz w:val="24"/>
          <w:szCs w:val="24"/>
        </w:rPr>
        <w:t>Don’t be afraid to inform an adult about anything that seems suspicions or makes you uncomfortable online.</w:t>
      </w:r>
    </w:p>
    <w:p w:rsidR="000E6F99" w:rsidRDefault="000E6F99" w:rsidP="000E6F99">
      <w:pPr>
        <w:spacing w:line="480" w:lineRule="auto"/>
        <w:ind w:left="360"/>
      </w:pPr>
      <w:r>
        <w:br/>
        <w:t>2.</w:t>
      </w:r>
      <w:r>
        <w:tab/>
        <w:t xml:space="preserve"> Based on the information provided in the websites what safety procedures would you teach older students about </w:t>
      </w:r>
      <w:r>
        <w:rPr>
          <w:rStyle w:val="Strong"/>
        </w:rPr>
        <w:t>social networking</w:t>
      </w:r>
      <w:r>
        <w:t>? Consider issues of privacy, inappropriate content, safety, and digital etiquette.</w:t>
      </w:r>
    </w:p>
    <w:p w:rsidR="000E6F99" w:rsidRDefault="000E6F99" w:rsidP="000E6F99">
      <w:pPr>
        <w:spacing w:line="480" w:lineRule="auto"/>
        <w:ind w:left="360"/>
      </w:pPr>
      <w:r w:rsidRPr="00381289">
        <w:rPr>
          <w:sz w:val="24"/>
          <w:szCs w:val="24"/>
        </w:rPr>
        <w:t>I would use the same rules as I posted accept that older students it would be more a recommendation than a set of firm rules.</w:t>
      </w:r>
      <w:r>
        <w:t xml:space="preserve"> </w:t>
      </w:r>
      <w:ins w:id="4" w:author="Gayle Thieman" w:date="2011-08-02T19:12:00Z">
        <w:r w:rsidR="00410C12">
          <w:t xml:space="preserve">  The readings suggested a lot </w:t>
        </w:r>
        <w:r w:rsidR="00410C12">
          <w:t>more</w:t>
        </w:r>
        <w:r w:rsidR="00410C12">
          <w:t xml:space="preserve"> suggestions.  The older the student the more issues may arise.</w:t>
        </w:r>
      </w:ins>
      <w:ins w:id="5" w:author="Gayle Thieman" w:date="2011-08-02T19:13:00Z">
        <w:r w:rsidR="00410C12">
          <w:t xml:space="preserve">  Older (high school) students tend to use the Internet without supervision.</w:t>
        </w:r>
      </w:ins>
      <w:r>
        <w:br/>
      </w:r>
      <w:r>
        <w:br/>
        <w:t>3.</w:t>
      </w:r>
      <w:r>
        <w:tab/>
        <w:t xml:space="preserve"> Based on the information provided in the websites what safety procedures would you teach middle and high school students about </w:t>
      </w:r>
      <w:r>
        <w:rPr>
          <w:rStyle w:val="Strong"/>
        </w:rPr>
        <w:t>cyber bullying</w:t>
      </w:r>
      <w:r>
        <w:t>? Include the definition of cyber bullying, how to prevent bullying, and what the victim should do.</w:t>
      </w:r>
    </w:p>
    <w:p w:rsidR="00381289" w:rsidRDefault="000E6F99" w:rsidP="000E6F99">
      <w:pPr>
        <w:spacing w:line="480" w:lineRule="auto"/>
        <w:ind w:left="360"/>
      </w:pPr>
      <w:r w:rsidRPr="00381289">
        <w:rPr>
          <w:sz w:val="24"/>
          <w:szCs w:val="24"/>
        </w:rPr>
        <w:t xml:space="preserve">Cyber bullying </w:t>
      </w:r>
      <w:r w:rsidR="00381289" w:rsidRPr="00381289">
        <w:rPr>
          <w:sz w:val="24"/>
          <w:szCs w:val="24"/>
        </w:rPr>
        <w:t>is using electronic media in an abusive or intimidating way. I would emphasis that the student usually has the option of removing themselves from these kinds of situation and that they should inform adults.</w:t>
      </w:r>
      <w:ins w:id="6" w:author="Gayle Thieman" w:date="2011-08-02T19:13:00Z">
        <w:r w:rsidR="00410C12">
          <w:rPr>
            <w:sz w:val="24"/>
            <w:szCs w:val="24"/>
          </w:rPr>
          <w:t xml:space="preserve">  What should they do if they are the </w:t>
        </w:r>
        <w:proofErr w:type="gramStart"/>
        <w:r w:rsidR="00410C12">
          <w:rPr>
            <w:sz w:val="24"/>
            <w:szCs w:val="24"/>
          </w:rPr>
          <w:t>victim</w:t>
        </w:r>
        <w:proofErr w:type="gramEnd"/>
        <w:r w:rsidR="00410C12">
          <w:rPr>
            <w:sz w:val="24"/>
            <w:szCs w:val="24"/>
          </w:rPr>
          <w:t xml:space="preserve"> besides telling an adult.  Again there is a lot more information</w:t>
        </w:r>
      </w:ins>
      <w:ins w:id="7" w:author="Gayle Thieman" w:date="2011-08-02T19:14:00Z">
        <w:r w:rsidR="00410C12">
          <w:rPr>
            <w:sz w:val="24"/>
            <w:szCs w:val="24"/>
          </w:rPr>
          <w:t xml:space="preserve"> that needs to be communicated</w:t>
        </w:r>
      </w:ins>
      <w:r w:rsidRPr="00381289">
        <w:rPr>
          <w:sz w:val="24"/>
          <w:szCs w:val="24"/>
        </w:rPr>
        <w:br/>
      </w:r>
      <w:r>
        <w:br/>
        <w:t>4.</w:t>
      </w:r>
      <w:r>
        <w:tab/>
        <w:t xml:space="preserve"> Based on the information provided in the websites what safety procedures would you teach older students about </w:t>
      </w:r>
      <w:proofErr w:type="spellStart"/>
      <w:r>
        <w:rPr>
          <w:rStyle w:val="Strong"/>
        </w:rPr>
        <w:t>sexting</w:t>
      </w:r>
      <w:proofErr w:type="spellEnd"/>
      <w:r>
        <w:t xml:space="preserve">? Consider the definition of </w:t>
      </w:r>
      <w:proofErr w:type="spellStart"/>
      <w:r>
        <w:t>sexting</w:t>
      </w:r>
      <w:proofErr w:type="spellEnd"/>
      <w:r>
        <w:t>, possible consequences for the person who sends sexual messages, and how to report sexually inappropriate content.</w:t>
      </w:r>
    </w:p>
    <w:p w:rsidR="00C722EC" w:rsidRDefault="00381289" w:rsidP="000E6F99">
      <w:pPr>
        <w:spacing w:line="480" w:lineRule="auto"/>
        <w:ind w:left="360"/>
      </w:pPr>
      <w:r w:rsidRPr="00381289">
        <w:rPr>
          <w:sz w:val="24"/>
          <w:szCs w:val="24"/>
        </w:rPr>
        <w:t>Again the internet is forever, plus there is a chance you are going to end up on the sex offender registry for the rest of your life not mention that even if you send the photos yourself it still counts as child pornography in most places.</w:t>
      </w:r>
      <w:r w:rsidR="000E6F99" w:rsidRPr="00381289">
        <w:rPr>
          <w:sz w:val="24"/>
          <w:szCs w:val="24"/>
        </w:rPr>
        <w:br/>
      </w:r>
      <w:r w:rsidR="000E6F99">
        <w:br/>
        <w:t>5.</w:t>
      </w:r>
      <w:r w:rsidR="000E6F99">
        <w:tab/>
        <w:t xml:space="preserve"> Based on the information provided in the websites what safety procedures would you teach middle and high school students about </w:t>
      </w:r>
      <w:r w:rsidR="000E6F99">
        <w:rPr>
          <w:rStyle w:val="Strong"/>
        </w:rPr>
        <w:t>cyber security</w:t>
      </w:r>
      <w:r w:rsidR="000E6F99">
        <w:t>? Consider the dangers from hackers, viruses, and spyware and precautions students can take to avoid these dangers.</w:t>
      </w:r>
    </w:p>
    <w:p w:rsidR="00381289" w:rsidRPr="00381289" w:rsidRDefault="00381289" w:rsidP="00381289">
      <w:pPr>
        <w:pStyle w:val="ListParagraph"/>
        <w:numPr>
          <w:ilvl w:val="0"/>
          <w:numId w:val="2"/>
          <w:numberingChange w:id="8" w:author="Gayle Thieman" w:date="2011-08-02T19:12:00Z" w:original="%1:1:4:."/>
        </w:numPr>
        <w:spacing w:line="480" w:lineRule="auto"/>
        <w:rPr>
          <w:sz w:val="24"/>
          <w:szCs w:val="24"/>
        </w:rPr>
      </w:pPr>
      <w:r w:rsidRPr="00381289">
        <w:rPr>
          <w:sz w:val="24"/>
          <w:szCs w:val="24"/>
        </w:rPr>
        <w:t>Use good passwords and change them frequently</w:t>
      </w:r>
    </w:p>
    <w:p w:rsidR="00381289" w:rsidRPr="00381289" w:rsidRDefault="00381289" w:rsidP="00381289">
      <w:pPr>
        <w:pStyle w:val="ListParagraph"/>
        <w:numPr>
          <w:ilvl w:val="0"/>
          <w:numId w:val="2"/>
          <w:numberingChange w:id="9" w:author="Gayle Thieman" w:date="2011-08-02T19:12:00Z" w:original="%1:2:4:."/>
        </w:numPr>
        <w:spacing w:line="480" w:lineRule="auto"/>
        <w:rPr>
          <w:sz w:val="24"/>
          <w:szCs w:val="24"/>
        </w:rPr>
      </w:pPr>
      <w:r w:rsidRPr="00381289">
        <w:rPr>
          <w:sz w:val="24"/>
          <w:szCs w:val="24"/>
        </w:rPr>
        <w:t>Use anti-malware programs like spy-</w:t>
      </w:r>
      <w:proofErr w:type="spellStart"/>
      <w:r w:rsidRPr="00381289">
        <w:rPr>
          <w:sz w:val="24"/>
          <w:szCs w:val="24"/>
        </w:rPr>
        <w:t>bot</w:t>
      </w:r>
      <w:proofErr w:type="spellEnd"/>
      <w:r w:rsidRPr="00381289">
        <w:rPr>
          <w:sz w:val="24"/>
          <w:szCs w:val="24"/>
        </w:rPr>
        <w:t xml:space="preserve"> and </w:t>
      </w:r>
      <w:proofErr w:type="spellStart"/>
      <w:r w:rsidRPr="00381289">
        <w:rPr>
          <w:sz w:val="24"/>
          <w:szCs w:val="24"/>
        </w:rPr>
        <w:t>Avast</w:t>
      </w:r>
      <w:proofErr w:type="spellEnd"/>
    </w:p>
    <w:p w:rsidR="00381289" w:rsidRDefault="00381289" w:rsidP="00381289">
      <w:pPr>
        <w:pStyle w:val="ListParagraph"/>
        <w:numPr>
          <w:ilvl w:val="0"/>
          <w:numId w:val="2"/>
          <w:numberingChange w:id="10" w:author="Gayle Thieman" w:date="2011-08-02T19:12:00Z" w:original="%1:3:4:."/>
        </w:numPr>
        <w:spacing w:line="480" w:lineRule="auto"/>
        <w:rPr>
          <w:sz w:val="24"/>
          <w:szCs w:val="24"/>
        </w:rPr>
      </w:pPr>
      <w:r w:rsidRPr="00381289">
        <w:rPr>
          <w:sz w:val="24"/>
          <w:szCs w:val="24"/>
        </w:rPr>
        <w:t>Log off and don’t share your passwords.</w:t>
      </w:r>
    </w:p>
    <w:p w:rsidR="00410C12" w:rsidRPr="00410C12" w:rsidRDefault="00410C12" w:rsidP="00410C12">
      <w:pPr>
        <w:numPr>
          <w:ins w:id="11" w:author="Gayle Thieman" w:date="2011-08-02T19:14:00Z"/>
        </w:numPr>
        <w:spacing w:line="480" w:lineRule="auto"/>
        <w:rPr>
          <w:ins w:id="12" w:author="Gayle Thieman" w:date="2011-08-02T19:14:00Z"/>
          <w:sz w:val="24"/>
          <w:szCs w:val="24"/>
        </w:rPr>
        <w:pPrChange w:id="13" w:author="Gayle Thieman" w:date="2011-08-02T19:14:00Z">
          <w:pPr>
            <w:pStyle w:val="ListParagraph"/>
            <w:numPr>
              <w:numId w:val="2"/>
            </w:numPr>
            <w:spacing w:line="480" w:lineRule="auto"/>
            <w:ind w:left="1080" w:hanging="360"/>
          </w:pPr>
        </w:pPrChange>
      </w:pPr>
      <w:ins w:id="14" w:author="Gayle Thieman" w:date="2011-08-02T19:14:00Z">
        <w:r>
          <w:rPr>
            <w:sz w:val="24"/>
            <w:szCs w:val="24"/>
          </w:rPr>
          <w:t xml:space="preserve">Jamison, your responses are considerably </w:t>
        </w:r>
        <w:proofErr w:type="gramStart"/>
        <w:r>
          <w:rPr>
            <w:sz w:val="24"/>
            <w:szCs w:val="24"/>
          </w:rPr>
          <w:t>more brief</w:t>
        </w:r>
        <w:proofErr w:type="gramEnd"/>
        <w:r>
          <w:rPr>
            <w:sz w:val="24"/>
            <w:szCs w:val="24"/>
          </w:rPr>
          <w:t xml:space="preserve"> than </w:t>
        </w:r>
      </w:ins>
      <w:ins w:id="15" w:author="Gayle Thieman" w:date="2011-08-02T19:16:00Z">
        <w:r>
          <w:rPr>
            <w:sz w:val="24"/>
            <w:szCs w:val="24"/>
          </w:rPr>
          <w:t xml:space="preserve">those of </w:t>
        </w:r>
      </w:ins>
      <w:ins w:id="16" w:author="Gayle Thieman" w:date="2011-08-02T19:14:00Z">
        <w:r>
          <w:rPr>
            <w:sz w:val="24"/>
            <w:szCs w:val="24"/>
          </w:rPr>
          <w:t>your colleagues.  Are these types of assignments uninteresting to y</w:t>
        </w:r>
      </w:ins>
      <w:ins w:id="17" w:author="Gayle Thieman" w:date="2011-08-02T19:15:00Z">
        <w:r>
          <w:rPr>
            <w:sz w:val="24"/>
            <w:szCs w:val="24"/>
          </w:rPr>
          <w:t>ou or would you prefer to respond (in more depth) in another modality?  +3/5</w:t>
        </w:r>
      </w:ins>
    </w:p>
    <w:sectPr w:rsidR="00410C12" w:rsidRPr="00410C12" w:rsidSect="006B4234">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1757E"/>
    <w:multiLevelType w:val="hybridMultilevel"/>
    <w:tmpl w:val="2A9643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0300981"/>
    <w:multiLevelType w:val="hybridMultilevel"/>
    <w:tmpl w:val="2974D3A6"/>
    <w:lvl w:ilvl="0" w:tplc="0FD604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trackRevisions/>
  <w:doNotTrackMoves/>
  <w:defaultTabStop w:val="720"/>
  <w:characterSpacingControl w:val="doNotCompress"/>
  <w:compat/>
  <w:rsids>
    <w:rsidRoot w:val="000E6F99"/>
    <w:rsid w:val="000E6F99"/>
    <w:rsid w:val="00133D13"/>
    <w:rsid w:val="00345280"/>
    <w:rsid w:val="00381289"/>
    <w:rsid w:val="00410C12"/>
    <w:rsid w:val="006B4234"/>
    <w:rsid w:val="00FF2F18"/>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423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uiPriority w:val="22"/>
    <w:qFormat/>
    <w:rsid w:val="000E6F99"/>
    <w:rPr>
      <w:b/>
      <w:bCs/>
    </w:rPr>
  </w:style>
  <w:style w:type="paragraph" w:styleId="ListParagraph">
    <w:name w:val="List Paragraph"/>
    <w:basedOn w:val="Normal"/>
    <w:uiPriority w:val="34"/>
    <w:qFormat/>
    <w:rsid w:val="000E6F99"/>
    <w:pPr>
      <w:ind w:left="720"/>
      <w:contextualSpacing/>
    </w:pPr>
  </w:style>
  <w:style w:type="paragraph" w:styleId="BalloonText">
    <w:name w:val="Balloon Text"/>
    <w:basedOn w:val="Normal"/>
    <w:link w:val="BalloonTextChar"/>
    <w:uiPriority w:val="99"/>
    <w:semiHidden/>
    <w:unhideWhenUsed/>
    <w:rsid w:val="00410C1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10C12"/>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424</Words>
  <Characters>2418</Characters>
  <Application>Microsoft Macintosh Word</Application>
  <DocSecurity>0</DocSecurity>
  <Lines>20</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Paddy Garcia</dc:creator>
  <cp:lastModifiedBy>Gayle Thieman</cp:lastModifiedBy>
  <cp:revision>2</cp:revision>
  <dcterms:created xsi:type="dcterms:W3CDTF">2011-08-03T02:16:00Z</dcterms:created>
  <dcterms:modified xsi:type="dcterms:W3CDTF">2011-08-03T02:16:00Z</dcterms:modified>
</cp:coreProperties>
</file>